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A5" w:rsidRDefault="00A81DA5" w:rsidP="00A81DA5">
      <w:pPr>
        <w:jc w:val="both"/>
      </w:pPr>
    </w:p>
    <w:p w:rsidR="00A81DA5" w:rsidRPr="00697DF0" w:rsidRDefault="00A81DA5" w:rsidP="00A81DA5">
      <w:pPr>
        <w:jc w:val="both"/>
      </w:pPr>
      <w:r w:rsidRPr="00A41363">
        <w:rPr>
          <w:b/>
        </w:rPr>
        <w:t xml:space="preserve">                                        Time</w:t>
      </w:r>
      <w:del w:id="0" w:author="Patrick Smith" w:date="2020-11-08T13:29:00Z">
        <w:r w:rsidDel="00292879">
          <w:delText xml:space="preserve"> </w:delText>
        </w:r>
      </w:del>
      <w:r w:rsidRPr="00A41363">
        <w:rPr>
          <w:b/>
        </w:rPr>
        <w:t>line tL1</w:t>
      </w:r>
      <w:r w:rsidRPr="00A25EAD">
        <w:rPr>
          <w:b/>
          <w:noProof/>
          <w:sz w:val="24"/>
          <w:szCs w:val="24"/>
        </w:rPr>
        <w:pict>
          <v:group id="Group 301" o:spid="_x0000_s1034" style="position:absolute;left:0;text-align:left;margin-left:261pt;margin-top:17.6pt;width:3in;height:27pt;z-index:251661312;mso-position-horizontal-relative:text;mso-position-vertical-relative:text" coordorigin="1031,6363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">
            <v:rect id="Rectangle 302" o:spid="_x0000_s1035" style="position:absolute;left:1931;top:6363;width:9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" filled="f" stroked="f">
              <v:textbox inset="0,5.76pt,0,0">
                <w:txbxContent>
                  <w:p w:rsidR="00A81DA5" w:rsidRPr="00A9111A" w:rsidRDefault="00A81DA5" w:rsidP="00A81DA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</w:t>
                    </w:r>
                    <w:r w:rsidRPr="00A9111A">
                      <w:rPr>
                        <w:sz w:val="20"/>
                        <w:szCs w:val="20"/>
                      </w:rPr>
                      <w:t>Cycle 1</w:t>
                    </w:r>
                  </w:p>
                </w:txbxContent>
              </v:textbox>
            </v:rect>
            <v:group id="Group 303" o:spid="_x0000_s1036" style="position:absolute;left:1031;top:6363;width:4320;height:540" coordorigin="1031,6363" coordsize="432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<v:rect id="Rectangle 304" o:spid="_x0000_s1037" style="position:absolute;left:4091;top:6363;width:9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" filled="f" stroked="f">
                <v:textbox inset="0,5.76pt,0,0">
                  <w:txbxContent>
                    <w:p w:rsidR="00A81DA5" w:rsidRPr="00A9111A" w:rsidRDefault="00A81DA5" w:rsidP="00A81DA5">
                      <w:pPr>
                        <w:rPr>
                          <w:sz w:val="20"/>
                          <w:szCs w:val="20"/>
                        </w:rPr>
                      </w:pPr>
                      <w:r w:rsidRPr="00A9111A">
                        <w:rPr>
                          <w:sz w:val="20"/>
                          <w:szCs w:val="20"/>
                        </w:rPr>
                        <w:t xml:space="preserve">Cycle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  <v:group id="Group 305" o:spid="_x0000_s1038" style="position:absolute;left:1031;top:6603;width:4320;height:300" coordorigin="1031,6603" coordsize="432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<v:rect id="Rectangle 306" o:spid="_x0000_s1039" style="position:absolute;left:1031;top:6603;width:900;height:3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A81DA5" w:rsidRPr="00A9111A" w:rsidRDefault="00A81DA5" w:rsidP="00A81DA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kF</w:t>
                        </w:r>
                        <w:r w:rsidRPr="00A9111A"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07" o:spid="_x0000_s1040" type="#_x0000_t32" style="position:absolute;left:1391;top:6723;width:1980;height: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">
                  <v:stroke endarrow="block"/>
                </v:shape>
                <v:shape id="AutoShape 308" o:spid="_x0000_s1041" type="#_x0000_t32" style="position:absolute;left:3371;top:6725;width:198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">
                  <v:stroke endarrow="block"/>
                </v:shape>
              </v:group>
            </v:group>
          </v:group>
        </w:pict>
      </w:r>
      <w:r w:rsidRPr="00A25EAD">
        <w:rPr>
          <w:b/>
          <w:noProof/>
        </w:rPr>
        <w:pict>
          <v:group id="Group 300" o:spid="_x0000_s1026" style="position:absolute;left:0;text-align:left;margin-left:18pt;margin-top:17.6pt;width:3in;height:27pt;z-index:251660288;mso-position-horizontal-relative:text;mso-position-vertical-relative:text" coordorigin="1031,6363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">
            <v:rect id="Rectangle 292" o:spid="_x0000_s1027" style="position:absolute;left:1931;top:6363;width:9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" filled="f" stroked="f">
              <v:textbox inset="0,5.76pt,0,0">
                <w:txbxContent>
                  <w:p w:rsidR="00A81DA5" w:rsidRPr="00A9111A" w:rsidRDefault="00A81DA5" w:rsidP="00A81DA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</w:t>
                    </w:r>
                    <w:r w:rsidRPr="00A9111A">
                      <w:rPr>
                        <w:sz w:val="20"/>
                        <w:szCs w:val="20"/>
                      </w:rPr>
                      <w:t>Cycle 1</w:t>
                    </w:r>
                  </w:p>
                </w:txbxContent>
              </v:textbox>
            </v:rect>
            <v:group id="Group 299" o:spid="_x0000_s1028" style="position:absolute;left:1031;top:6363;width:4320;height:540" coordorigin="1031,6363" coordsize="432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<v:rect id="Rectangle 295" o:spid="_x0000_s1029" style="position:absolute;left:4091;top:6363;width:9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" filled="f" stroked="f">
                <v:textbox inset="0,5.76pt,0,0">
                  <w:txbxContent>
                    <w:p w:rsidR="00A81DA5" w:rsidRPr="00A9111A" w:rsidRDefault="00A81DA5" w:rsidP="00A81DA5">
                      <w:pPr>
                        <w:rPr>
                          <w:sz w:val="20"/>
                          <w:szCs w:val="20"/>
                        </w:rPr>
                      </w:pPr>
                      <w:r w:rsidRPr="00A9111A">
                        <w:rPr>
                          <w:sz w:val="20"/>
                          <w:szCs w:val="20"/>
                        </w:rPr>
                        <w:t xml:space="preserve">Cycle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rect>
              <v:group id="Group 298" o:spid="_x0000_s1030" style="position:absolute;left:1031;top:6603;width:4320;height:300" coordorigin="1031,6603" coordsize="432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<v:rect id="Rectangle 294" o:spid="_x0000_s1031" style="position:absolute;left:1031;top:6603;width:900;height:3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A81DA5" w:rsidRPr="00A9111A" w:rsidRDefault="00A81DA5" w:rsidP="00A81DA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kF</w:t>
                        </w:r>
                        <w:r w:rsidRPr="00A9111A"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rect>
                <v:shape id="AutoShape 285" o:spid="_x0000_s1032" type="#_x0000_t32" style="position:absolute;left:1391;top:6723;width:1980;height: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">
                  <v:stroke endarrow="block"/>
                </v:shape>
                <v:shape id="AutoShape 297" o:spid="_x0000_s1033" type="#_x0000_t32" style="position:absolute;left:3371;top:6725;width:198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">
                  <v:stroke endarrow="block"/>
                </v:shape>
              </v:group>
            </v:group>
          </v:group>
        </w:pict>
      </w:r>
      <w:r w:rsidRPr="00A41363">
        <w:rPr>
          <w:b/>
        </w:rPr>
        <w:t xml:space="preserve">                                                                            Time</w:t>
      </w:r>
      <w:del w:id="1" w:author="Patrick Smith" w:date="2020-11-08T13:29:00Z">
        <w:r w:rsidRPr="00A41363" w:rsidDel="00292879">
          <w:rPr>
            <w:b/>
          </w:rPr>
          <w:delText xml:space="preserve"> </w:delText>
        </w:r>
      </w:del>
      <w:r w:rsidRPr="00A41363">
        <w:rPr>
          <w:b/>
        </w:rPr>
        <w:t>line tL2</w:t>
      </w:r>
    </w:p>
    <w:p w:rsidR="00A81DA5" w:rsidRDefault="00A81DA5" w:rsidP="00A81DA5">
      <w:pPr>
        <w:spacing w:after="5" w:line="261" w:lineRule="auto"/>
        <w:rPr>
          <w:b/>
          <w:sz w:val="24"/>
          <w:szCs w:val="24"/>
        </w:rPr>
      </w:pPr>
    </w:p>
    <w:p w:rsidR="00A81DA5" w:rsidRDefault="00A81DA5" w:rsidP="00A81DA5">
      <w:pPr>
        <w:spacing w:after="5" w:line="261" w:lineRule="auto"/>
        <w:rPr>
          <w:b/>
          <w:sz w:val="24"/>
          <w:szCs w:val="24"/>
        </w:rPr>
      </w:pPr>
      <w:r w:rsidRPr="00A25EAD">
        <w:rPr>
          <w:noProof/>
          <w:color w:val="181717"/>
        </w:rPr>
        <w:pict>
          <v:rect id="Rectangle 312" o:spid="_x0000_s1043" style="position:absolute;margin-left:410.65pt;margin-top:5.95pt;width:39.35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" filled="f" stroked="f">
            <v:textbox inset="0,5.76pt,0,0">
              <w:txbxContent>
                <w:p w:rsidR="00A81DA5" w:rsidRPr="00A9111A" w:rsidRDefault="00A81DA5" w:rsidP="00A81DA5">
                  <w:pPr>
                    <w:rPr>
                      <w:sz w:val="20"/>
                      <w:szCs w:val="20"/>
                    </w:rPr>
                  </w:pPr>
                  <w:r w:rsidRPr="00A9111A">
                    <w:rPr>
                      <w:sz w:val="20"/>
                      <w:szCs w:val="20"/>
                    </w:rPr>
                    <w:t xml:space="preserve">Cycle </w:t>
                  </w:r>
                  <w:r>
                    <w:rPr>
                      <w:sz w:val="20"/>
                      <w:szCs w:val="20"/>
                    </w:rPr>
                    <w:t>2</w:t>
                  </w:r>
                </w:p>
              </w:txbxContent>
            </v:textbox>
          </v:rect>
        </w:pict>
      </w:r>
      <w:r w:rsidRPr="00A25EAD">
        <w:rPr>
          <w:noProof/>
          <w:color w:val="181717"/>
        </w:rPr>
        <w:pict>
          <v:rect id="Rectangle 310" o:spid="_x0000_s1042" style="position:absolute;margin-left:300.4pt;margin-top:5.95pt;width:39.35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" filled="f" stroked="f">
            <v:textbox inset="0,5.76pt,0,0">
              <w:txbxContent>
                <w:p w:rsidR="00A81DA5" w:rsidRPr="00A9111A" w:rsidRDefault="00A81DA5" w:rsidP="00A81DA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A9111A">
                    <w:rPr>
                      <w:sz w:val="20"/>
                      <w:szCs w:val="20"/>
                    </w:rPr>
                    <w:t>Cycle 1</w:t>
                  </w:r>
                </w:p>
              </w:txbxContent>
            </v:textbox>
          </v:rect>
        </w:pict>
      </w:r>
    </w:p>
    <w:p w:rsidR="00A81DA5" w:rsidRDefault="00A81DA5" w:rsidP="00A81DA5">
      <w:pPr>
        <w:spacing w:after="5" w:line="261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AutoShape 316" o:spid="_x0000_s1046" type="#_x0000_t32" style="position:absolute;margin-left:378pt;margin-top:7.85pt;width:86.6pt;height:0;z-index:2516664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">
            <v:stroke endarrow="block"/>
          </v:shape>
        </w:pict>
      </w:r>
      <w:r>
        <w:rPr>
          <w:b/>
          <w:noProof/>
          <w:sz w:val="24"/>
          <w:szCs w:val="24"/>
        </w:rPr>
        <w:pict>
          <v:shape id="AutoShape 315" o:spid="_x0000_s1045" type="#_x0000_t32" style="position:absolute;margin-left:276.75pt;margin-top:7.75pt;width:86.65pt;height:.0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">
            <v:stroke endarrow="block"/>
          </v:shape>
        </w:pict>
      </w:r>
      <w:r>
        <w:rPr>
          <w:b/>
          <w:noProof/>
          <w:sz w:val="24"/>
          <w:szCs w:val="24"/>
        </w:rPr>
        <w:pict>
          <v:rect id="Rectangle 314" o:spid="_x0000_s1044" style="position:absolute;margin-left:261pt;margin-top:1.75pt;width:39.4pt;height: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" filled="f" stroked="f">
            <v:textbox inset="0,0,0,0">
              <w:txbxContent>
                <w:p w:rsidR="00A81DA5" w:rsidRPr="00A9111A" w:rsidRDefault="00A81DA5" w:rsidP="00A81DA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kF2</w:t>
                  </w:r>
                </w:p>
              </w:txbxContent>
            </v:textbox>
          </v:rect>
        </w:pict>
      </w:r>
    </w:p>
    <w:p w:rsidR="00A81DA5" w:rsidRDefault="00A81DA5" w:rsidP="00A81DA5">
      <w:pPr>
        <w:spacing w:after="5" w:line="261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Rectangle 320" o:spid="_x0000_s1051" style="position:absolute;margin-left:384.35pt;margin-top:.6pt;width:38.65pt;height:1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" filled="f" stroked="f">
            <v:textbox inset="0,5.76pt,0,0">
              <w:txbxContent>
                <w:p w:rsidR="00A81DA5" w:rsidRPr="00A9111A" w:rsidRDefault="00A81DA5" w:rsidP="00A81DA5">
                  <w:pPr>
                    <w:rPr>
                      <w:sz w:val="20"/>
                      <w:szCs w:val="20"/>
                    </w:rPr>
                  </w:pPr>
                  <w:r w:rsidRPr="00A9111A">
                    <w:rPr>
                      <w:sz w:val="20"/>
                      <w:szCs w:val="20"/>
                    </w:rPr>
                    <w:t xml:space="preserve">Cycle </w:t>
                  </w:r>
                  <w:r>
                    <w:rPr>
                      <w:sz w:val="20"/>
                      <w:szCs w:val="20"/>
                    </w:rPr>
                    <w:t>2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Rectangle 318" o:spid="_x0000_s1050" style="position:absolute;margin-left:266.25pt;margin-top:.6pt;width:48.75pt;height:1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" filled="f" stroked="f">
            <v:textbox inset=",5.76pt,0,0">
              <w:txbxContent>
                <w:p w:rsidR="00A81DA5" w:rsidRPr="00A9111A" w:rsidRDefault="00A81DA5" w:rsidP="00A81DA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</w:t>
                  </w:r>
                  <w:proofErr w:type="gramStart"/>
                  <w:r w:rsidRPr="00A9111A">
                    <w:rPr>
                      <w:sz w:val="20"/>
                      <w:szCs w:val="20"/>
                    </w:rPr>
                    <w:t>Cycle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9111A">
                    <w:rPr>
                      <w:sz w:val="20"/>
                      <w:szCs w:val="20"/>
                    </w:rPr>
                    <w:t xml:space="preserve"> 1</w:t>
                  </w:r>
                  <w:proofErr w:type="gramEnd"/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Rectangle 322" o:spid="_x0000_s1052" style="position:absolute;margin-left:261pt;margin-top:12.6pt;width:18.75pt;height:1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" filled="f" stroked="f">
            <v:textbox inset="0,0,0,0">
              <w:txbxContent>
                <w:p w:rsidR="00A81DA5" w:rsidRPr="00A9111A" w:rsidRDefault="00A81DA5" w:rsidP="00A81DA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kF3</w:t>
                  </w:r>
                </w:p>
              </w:txbxContent>
            </v:textbox>
          </v:rect>
        </w:pict>
      </w:r>
    </w:p>
    <w:p w:rsidR="00A81DA5" w:rsidRDefault="00A81DA5" w:rsidP="00A81DA5">
      <w:pPr>
        <w:spacing w:after="5" w:line="261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group id="Group 326" o:spid="_x0000_s1047" style="position:absolute;margin-left:279pt;margin-top:2.4pt;width:198pt;height:17.95pt;z-index:251667456" coordorigin="1391,5823" coordsize="378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">
            <v:shape id="AutoShape 327" o:spid="_x0000_s1048" type="#_x0000_t32" style="position:absolute;left:1391;top:6183;width:378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" strokecolor="blue" strokeweight="1.25pt">
              <v:stroke endarrow="block"/>
            </v:shape>
            <v:rect id="Rectangle 328" o:spid="_x0000_s1049" style="position:absolute;left:3011;top:5823;width:9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" filled="f" stroked="f">
              <v:textbox inset="0,5.76pt,0,0">
                <w:txbxContent>
                  <w:p w:rsidR="00A81DA5" w:rsidRPr="00A9111A" w:rsidRDefault="00A81DA5" w:rsidP="00A81DA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Time</w:t>
                    </w:r>
                  </w:p>
                </w:txbxContent>
              </v:textbox>
            </v:rect>
          </v:group>
        </w:pict>
      </w:r>
      <w:r>
        <w:rPr>
          <w:b/>
          <w:noProof/>
          <w:sz w:val="24"/>
          <w:szCs w:val="24"/>
        </w:rPr>
        <w:pict>
          <v:group id="Group 329" o:spid="_x0000_s1055" style="position:absolute;margin-left:36pt;margin-top:2.4pt;width:198pt;height:18pt;z-index:251673600" coordorigin="1391,5823" coordsize="378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">
            <v:shape id="AutoShape 284" o:spid="_x0000_s1056" type="#_x0000_t32" style="position:absolute;left:1391;top:6183;width:378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" strokecolor="blue" strokeweight="1.25pt">
              <v:stroke endarrow="block"/>
            </v:shape>
            <v:rect id="Rectangle 296" o:spid="_x0000_s1057" style="position:absolute;left:3011;top:5823;width:9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" filled="f" stroked="f" strokecolor="blue" strokeweight="1.25pt">
              <v:textbox inset="0,5.76pt,0,0">
                <w:txbxContent>
                  <w:p w:rsidR="00A81DA5" w:rsidRPr="00A9111A" w:rsidRDefault="00A81DA5" w:rsidP="00A81DA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Time</w:t>
                    </w:r>
                  </w:p>
                </w:txbxContent>
              </v:textbox>
            </v:rect>
          </v:group>
        </w:pict>
      </w:r>
      <w:r>
        <w:rPr>
          <w:b/>
          <w:noProof/>
          <w:sz w:val="24"/>
          <w:szCs w:val="24"/>
        </w:rPr>
        <w:pict>
          <v:shape id="AutoShape 323" o:spid="_x0000_s1053" type="#_x0000_t32" style="position:absolute;margin-left:276.75pt;margin-top:2.35pt;width:41.25pt;height:.0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">
            <v:stroke endarrow="block"/>
          </v:shape>
        </w:pict>
      </w:r>
      <w:r>
        <w:rPr>
          <w:b/>
          <w:noProof/>
          <w:sz w:val="24"/>
          <w:szCs w:val="24"/>
        </w:rPr>
        <w:pict>
          <v:shape id="AutoShape 324" o:spid="_x0000_s1054" type="#_x0000_t32" style="position:absolute;margin-left:378pt;margin-top:2.4pt;width:41.25pt;height:0;z-index:25167257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Cwd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">
            <v:stroke endarrow="block"/>
          </v:shape>
        </w:pict>
      </w:r>
    </w:p>
    <w:p w:rsidR="00A81DA5" w:rsidRDefault="00A81DA5" w:rsidP="00A81DA5">
      <w:pPr>
        <w:spacing w:after="5" w:line="261" w:lineRule="auto"/>
        <w:rPr>
          <w:b/>
          <w:sz w:val="24"/>
          <w:szCs w:val="24"/>
        </w:rPr>
      </w:pPr>
      <w:r w:rsidRPr="00A25EAD">
        <w:rPr>
          <w:noProof/>
        </w:rPr>
        <w:pict>
          <v:group id="Group 343" o:spid="_x0000_s1061" style="position:absolute;margin-left:5in;margin-top:4.25pt;width:54pt;height:27pt;z-index:251675648" coordorigin="4811,8343" coordsize="108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">
            <v:rect id="Rectangle 344" o:spid="_x0000_s1062" style="position:absolute;left:4811;top:8523;width:10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" filled="f" stroked="f">
              <v:textbox inset="10.8pt,0,,7.2pt">
                <w:txbxContent>
                  <w:p w:rsidR="00A81DA5" w:rsidRPr="00D86D3E" w:rsidRDefault="00A81DA5" w:rsidP="00A81DA5">
                    <w:r>
                      <w:t xml:space="preserve">  1</w:t>
                    </w:r>
                  </w:p>
                </w:txbxContent>
              </v:textbox>
            </v:rect>
            <v:shape id="AutoShape 345" o:spid="_x0000_s1063" type="#_x0000_t32" style="position:absolute;left:5171;top:8343;width:0;height:18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kiqxAAAANsAAAAPAAAAZHJzL2Rvd25yZXYueG1sRI9BawIx&#10;FITvgv8hPMGL1KxK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BBuSKrEAAAA2wAAAA8A&#10;AAAAAAAAAAAAAAAABwIAAGRycy9kb3ducmV2LnhtbFBLBQYAAAAAAwADALcAAAD4AgAAAAA=&#10;"/>
          </v:group>
        </w:pict>
      </w:r>
      <w:r w:rsidRPr="00A25EAD">
        <w:rPr>
          <w:noProof/>
        </w:rPr>
        <w:pict>
          <v:group id="Group 342" o:spid="_x0000_s1058" style="position:absolute;margin-left:117pt;margin-top:4.25pt;width:54pt;height:27pt;z-index:251674624" coordorigin="4811,8343" coordsize="108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">
            <v:rect id="Rectangle 340" o:spid="_x0000_s1059" style="position:absolute;left:4811;top:8523;width:10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" filled="f" stroked="f">
              <v:textbox inset="10.8pt,0,,7.2pt">
                <w:txbxContent>
                  <w:p w:rsidR="00A81DA5" w:rsidRDefault="00A81DA5" w:rsidP="00A81DA5">
                    <w:r>
                      <w:t xml:space="preserve"> </w:t>
                    </w:r>
                    <w:r w:rsidRPr="00D86D3E">
                      <w:rPr>
                        <w:sz w:val="20"/>
                        <w:szCs w:val="20"/>
                      </w:rPr>
                      <w:t xml:space="preserve"> </w:t>
                    </w:r>
                    <w:r>
                      <w:t>1</w:t>
                    </w:r>
                  </w:p>
                </w:txbxContent>
              </v:textbox>
            </v:rect>
            <v:shape id="AutoShape 341" o:spid="_x0000_s1060" type="#_x0000_t32" style="position:absolute;left:5171;top:8343;width:0;height:18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</v:group>
        </w:pict>
      </w:r>
    </w:p>
    <w:p w:rsidR="00A81DA5" w:rsidRDefault="00A81DA5" w:rsidP="00A81DA5">
      <w:pPr>
        <w:spacing w:after="0"/>
        <w:ind w:right="717"/>
        <w:jc w:val="both"/>
      </w:pPr>
    </w:p>
    <w:p w:rsidR="00A81DA5" w:rsidRDefault="00A81DA5" w:rsidP="00A81DA5">
      <w:pPr>
        <w:spacing w:after="0"/>
        <w:ind w:right="717"/>
        <w:jc w:val="both"/>
      </w:pPr>
      <w:r>
        <w:t xml:space="preserve">                                                   (a)                                                                                              (</w:t>
      </w:r>
      <w:proofErr w:type="gramStart"/>
      <w:r>
        <w:t>b</w:t>
      </w:r>
      <w:proofErr w:type="gramEnd"/>
      <w:r>
        <w:t xml:space="preserve">)   </w:t>
      </w:r>
    </w:p>
    <w:p w:rsidR="00A81DA5" w:rsidRPr="00A81DA5" w:rsidRDefault="00A81DA5" w:rsidP="00A81DA5">
      <w:pPr>
        <w:spacing w:after="0"/>
        <w:ind w:right="717"/>
        <w:jc w:val="both"/>
        <w:rPr>
          <w:b/>
        </w:rPr>
      </w:pPr>
      <w:r w:rsidRPr="00A81DA5">
        <w:rPr>
          <w:b/>
        </w:rPr>
        <w:t>Figure 11.28</w:t>
      </w:r>
    </w:p>
    <w:p w:rsidR="00A81DA5" w:rsidRDefault="00A81DA5" w:rsidP="00A81DA5">
      <w:pPr>
        <w:spacing w:after="0"/>
        <w:ind w:right="717"/>
        <w:jc w:val="both"/>
      </w:pPr>
      <w:r>
        <w:t>Time lines tL1 and tL2.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81DA5"/>
    <w:rsid w:val="00067AEE"/>
    <w:rsid w:val="003F36CC"/>
    <w:rsid w:val="00A81DA5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07"/>
        <o:r id="V:Rule2" type="connector" idref="#AutoShape 315"/>
        <o:r id="V:Rule3" type="connector" idref="#AutoShape 316"/>
        <o:r id="V:Rule4" type="connector" idref="#AutoShape 341"/>
        <o:r id="V:Rule5" type="connector" idref="#AutoShape 308"/>
        <o:r id="V:Rule6" type="connector" idref="#AutoShape 323"/>
        <o:r id="V:Rule7" type="connector" idref="#AutoShape 285"/>
        <o:r id="V:Rule8" type="connector" idref="#AutoShape 345"/>
        <o:r id="V:Rule9" type="connector" idref="#AutoShape 297"/>
        <o:r id="V:Rule10" type="connector" idref="#AutoShape 284"/>
        <o:r id="V:Rule11" type="connector" idref="#AutoShape 327"/>
        <o:r id="V:Rule12" type="connector" idref="#AutoShape 32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2021-01-27T15:32:00Z</dcterms:created>
  <dcterms:modified xsi:type="dcterms:W3CDTF">2021-01-27T15:32:00Z</dcterms:modified>
</cp:coreProperties>
</file>